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554A405"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A247A2">
        <w:rPr>
          <w:rFonts w:ascii="Calibri" w:hAnsi="Calibri"/>
        </w:rPr>
        <w:t>DTEC2</w:t>
      </w:r>
      <w:r w:rsidRPr="007A395D">
        <w:rPr>
          <w:rFonts w:ascii="Calibri" w:hAnsi="Calibri"/>
        </w:rPr>
        <w:t>-</w:t>
      </w:r>
      <w:r w:rsidR="00181631">
        <w:rPr>
          <w:rFonts w:ascii="Calibri" w:hAnsi="Calibri"/>
        </w:rPr>
        <w:t>5</w:t>
      </w:r>
      <w:r w:rsidRPr="007A395D">
        <w:rPr>
          <w:rFonts w:ascii="Calibri" w:hAnsi="Calibri"/>
        </w:rPr>
        <w:t>.</w:t>
      </w:r>
      <w:r w:rsidR="00712A5E">
        <w:rPr>
          <w:rFonts w:ascii="Calibri" w:hAnsi="Calibri"/>
        </w:rPr>
        <w:t>2</w:t>
      </w:r>
      <w:r w:rsidR="00E558C3" w:rsidRPr="007A395D">
        <w:rPr>
          <w:rFonts w:ascii="Calibri" w:hAnsi="Calibri"/>
        </w:rPr>
        <w:t>.</w:t>
      </w:r>
      <w:r w:rsidR="00712A5E">
        <w:rPr>
          <w:rFonts w:ascii="Calibri" w:hAnsi="Calibri"/>
        </w:rPr>
        <w:t>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05D665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F15E1">
        <w:rPr>
          <w:rFonts w:ascii="Calibri" w:hAnsi="Calibri" w:cs="Arial"/>
          <w:b/>
          <w:sz w:val="24"/>
          <w:szCs w:val="24"/>
        </w:rPr>
        <w:t>X</w:t>
      </w:r>
      <w:r w:rsidRPr="007A395D">
        <w:rPr>
          <w:rFonts w:ascii="Calibri" w:hAnsi="Calibri" w:cs="Arial"/>
          <w:sz w:val="24"/>
          <w:szCs w:val="24"/>
        </w:rPr>
        <w:t xml:space="preserve">  Input</w:t>
      </w:r>
    </w:p>
    <w:p w14:paraId="0BC79547" w14:textId="7FB02DAA"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E220E5">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5324039"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48E6B2A5" w:rsidR="00362CD9" w:rsidRPr="007A395D" w:rsidRDefault="00362CD9" w:rsidP="00FE5674">
      <w:pPr>
        <w:pStyle w:val="BodyText"/>
        <w:tabs>
          <w:tab w:val="left" w:pos="2835"/>
        </w:tabs>
        <w:rPr>
          <w:rFonts w:ascii="Calibri" w:hAnsi="Calibri"/>
          <w:color w:val="FF0000"/>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61336">
        <w:rPr>
          <w:rFonts w:ascii="Calibri" w:hAnsi="Calibri" w:hint="eastAsia"/>
          <w:lang w:eastAsia="ja-JP"/>
        </w:rPr>
        <w:t>CDR</w:t>
      </w:r>
      <w:r w:rsidR="00C21CC9">
        <w:rPr>
          <w:rFonts w:ascii="Calibri" w:hAnsi="Calibri"/>
        </w:rPr>
        <w:t>. Kinji TA</w:t>
      </w:r>
      <w:r w:rsidR="00E16C79">
        <w:rPr>
          <w:rFonts w:ascii="Calibri" w:hAnsi="Calibri"/>
        </w:rPr>
        <w:t>K</w:t>
      </w:r>
      <w:r w:rsidR="00C21CC9">
        <w:rPr>
          <w:rFonts w:ascii="Calibri" w:hAnsi="Calibri"/>
        </w:rPr>
        <w:t>EUCHI</w:t>
      </w:r>
      <w:r w:rsidR="00723363">
        <w:rPr>
          <w:rFonts w:ascii="Calibri" w:hAnsi="Calibri"/>
        </w:rPr>
        <w:t xml:space="preserve">, </w:t>
      </w:r>
      <w:r w:rsidR="00E220E5">
        <w:rPr>
          <w:rFonts w:ascii="Calibri" w:hAnsi="Calibri"/>
        </w:rPr>
        <w:t>Japan Coast Guard</w:t>
      </w:r>
      <w:r w:rsidR="00723363">
        <w:rPr>
          <w:rFonts w:ascii="Calibri" w:hAnsi="Calibri"/>
        </w:rPr>
        <w:t xml:space="preserve"> </w:t>
      </w:r>
      <w:r w:rsidR="00723363">
        <w:rPr>
          <w:rFonts w:ascii="Calibri" w:hAnsi="Calibri" w:hint="eastAsia"/>
          <w:lang w:eastAsia="ja-JP"/>
        </w:rPr>
        <w:t>(</w:t>
      </w:r>
      <w:r w:rsidR="00723363">
        <w:rPr>
          <w:rFonts w:ascii="Calibri" w:hAnsi="Calibri"/>
          <w:lang w:eastAsia="ja-JP"/>
        </w:rPr>
        <w:t>JCG)</w:t>
      </w:r>
    </w:p>
    <w:p w14:paraId="60BCC120" w14:textId="77777777" w:rsidR="0080294B" w:rsidRPr="007A395D" w:rsidRDefault="0080294B" w:rsidP="00FE5674">
      <w:pPr>
        <w:pStyle w:val="BodyText"/>
        <w:tabs>
          <w:tab w:val="left" w:pos="2835"/>
        </w:tabs>
        <w:rPr>
          <w:rFonts w:ascii="Calibri" w:hAnsi="Calibri"/>
        </w:rPr>
      </w:pPr>
    </w:p>
    <w:p w14:paraId="4834080C" w14:textId="193AA310" w:rsidR="00A446C9" w:rsidRPr="00605E43" w:rsidRDefault="005D1B29" w:rsidP="00A446C9">
      <w:pPr>
        <w:pStyle w:val="Title"/>
        <w:rPr>
          <w:rFonts w:ascii="Calibri" w:hAnsi="Calibri"/>
          <w:color w:val="0070C0"/>
        </w:rPr>
      </w:pPr>
      <w:r>
        <w:rPr>
          <w:rFonts w:ascii="Calibri" w:hAnsi="Calibri"/>
          <w:color w:val="0070C0"/>
        </w:rPr>
        <w:t xml:space="preserve">Proposal </w:t>
      </w:r>
      <w:r w:rsidR="00A61A4A">
        <w:rPr>
          <w:rFonts w:ascii="Calibri" w:hAnsi="Calibri"/>
          <w:color w:val="0070C0"/>
        </w:rPr>
        <w:t xml:space="preserve">for the </w:t>
      </w:r>
      <w:r w:rsidR="00A247A2">
        <w:rPr>
          <w:rFonts w:ascii="Calibri" w:hAnsi="Calibri"/>
          <w:color w:val="0070C0"/>
        </w:rPr>
        <w:t xml:space="preserve">development of a new </w:t>
      </w:r>
      <w:r w:rsidR="00F16851">
        <w:rPr>
          <w:rFonts w:ascii="Calibri" w:hAnsi="Calibri"/>
          <w:color w:val="0070C0"/>
        </w:rPr>
        <w:t>Product Specification</w:t>
      </w:r>
      <w:r w:rsidR="00A247A2">
        <w:rPr>
          <w:rFonts w:ascii="Calibri" w:hAnsi="Calibri"/>
          <w:color w:val="0070C0"/>
        </w:rPr>
        <w:t xml:space="preserve"> on </w:t>
      </w:r>
      <w:r>
        <w:rPr>
          <w:rFonts w:ascii="Calibri" w:hAnsi="Calibri"/>
          <w:color w:val="0070C0"/>
        </w:rPr>
        <w:t>Application Specific Messages (ASM)</w:t>
      </w:r>
      <w:r w:rsidR="00986F4E">
        <w:rPr>
          <w:rFonts w:ascii="Calibri" w:hAnsi="Calibri"/>
          <w:color w:val="0070C0"/>
        </w:rPr>
        <w:t xml:space="preserve"> for disaster management</w:t>
      </w:r>
    </w:p>
    <w:p w14:paraId="0F258596" w14:textId="50FB6E37" w:rsidR="00A446C9" w:rsidRPr="00605E43" w:rsidRDefault="00A446C9" w:rsidP="00605E43">
      <w:pPr>
        <w:pStyle w:val="Heading1"/>
      </w:pPr>
      <w:r w:rsidRPr="00605E43">
        <w:t>Summary</w:t>
      </w:r>
    </w:p>
    <w:p w14:paraId="06B91D0E" w14:textId="43FCD545" w:rsidR="00C83062" w:rsidRPr="007A395D" w:rsidRDefault="00A247A2" w:rsidP="00B56BDF">
      <w:pPr>
        <w:pStyle w:val="BodyText"/>
        <w:rPr>
          <w:rFonts w:ascii="Calibri" w:hAnsi="Calibri"/>
          <w:lang w:eastAsia="ja-JP"/>
        </w:rPr>
      </w:pPr>
      <w:r>
        <w:rPr>
          <w:rFonts w:ascii="Calibri" w:hAnsi="Calibri"/>
        </w:rPr>
        <w:t xml:space="preserve">This proposal addresses the pressing need for enhancing disaster management capabilities in the field of safety of </w:t>
      </w:r>
      <w:r w:rsidR="00F16851">
        <w:rPr>
          <w:rFonts w:ascii="Calibri" w:hAnsi="Calibri"/>
        </w:rPr>
        <w:t xml:space="preserve">navigation. </w:t>
      </w:r>
      <w:r w:rsidR="004F540D">
        <w:rPr>
          <w:rFonts w:ascii="Calibri" w:hAnsi="Calibri"/>
        </w:rPr>
        <w:t>In line</w:t>
      </w:r>
      <w:r w:rsidR="006D687B">
        <w:rPr>
          <w:rFonts w:ascii="Calibri" w:hAnsi="Calibri"/>
        </w:rPr>
        <w:t xml:space="preserve"> with the ongoing work in the </w:t>
      </w:r>
      <w:r w:rsidR="00F16851">
        <w:rPr>
          <w:rFonts w:ascii="Calibri" w:hAnsi="Calibri"/>
        </w:rPr>
        <w:t>IMO</w:t>
      </w:r>
      <w:r w:rsidR="006D687B">
        <w:rPr>
          <w:rFonts w:ascii="Calibri" w:hAnsi="Calibri"/>
        </w:rPr>
        <w:t xml:space="preserve"> for the introduction of VHF Data Exchange System (VDES), this paper p</w:t>
      </w:r>
      <w:r w:rsidR="00C83062">
        <w:rPr>
          <w:rFonts w:ascii="Calibri" w:hAnsi="Calibri"/>
        </w:rPr>
        <w:t xml:space="preserve">roposes </w:t>
      </w:r>
      <w:r w:rsidR="004F540D">
        <w:rPr>
          <w:rFonts w:ascii="Calibri" w:hAnsi="Calibri" w:hint="eastAsia"/>
          <w:lang w:eastAsia="ja-JP"/>
        </w:rPr>
        <w:t>t</w:t>
      </w:r>
      <w:r w:rsidR="004F540D">
        <w:rPr>
          <w:rFonts w:ascii="Calibri" w:hAnsi="Calibri"/>
          <w:lang w:eastAsia="ja-JP"/>
        </w:rPr>
        <w:t xml:space="preserve">hat </w:t>
      </w:r>
      <w:r w:rsidR="002949F7">
        <w:rPr>
          <w:rFonts w:ascii="Calibri" w:hAnsi="Calibri"/>
        </w:rPr>
        <w:t xml:space="preserve">the </w:t>
      </w:r>
      <w:r w:rsidR="002949F7">
        <w:rPr>
          <w:rFonts w:ascii="Calibri" w:hAnsi="Calibri" w:hint="eastAsia"/>
          <w:lang w:eastAsia="ja-JP"/>
        </w:rPr>
        <w:t>C</w:t>
      </w:r>
      <w:r w:rsidR="00CF154F">
        <w:rPr>
          <w:rFonts w:ascii="Calibri" w:hAnsi="Calibri"/>
        </w:rPr>
        <w:t xml:space="preserve">ommittee </w:t>
      </w:r>
      <w:r w:rsidR="00C83062" w:rsidRPr="00E16C79">
        <w:rPr>
          <w:rFonts w:ascii="Calibri" w:hAnsi="Calibri"/>
        </w:rPr>
        <w:t>develop</w:t>
      </w:r>
      <w:r w:rsidR="00C83062">
        <w:rPr>
          <w:rFonts w:ascii="Calibri" w:hAnsi="Calibri"/>
        </w:rPr>
        <w:t xml:space="preserve"> the </w:t>
      </w:r>
      <w:r w:rsidR="004F540D">
        <w:rPr>
          <w:rFonts w:ascii="Calibri" w:hAnsi="Calibri"/>
        </w:rPr>
        <w:t>associate</w:t>
      </w:r>
      <w:r w:rsidR="00CF154F">
        <w:rPr>
          <w:rFonts w:ascii="Calibri" w:hAnsi="Calibri"/>
        </w:rPr>
        <w:t>d</w:t>
      </w:r>
      <w:r w:rsidR="006D687B">
        <w:rPr>
          <w:rFonts w:ascii="Calibri" w:hAnsi="Calibri"/>
        </w:rPr>
        <w:t xml:space="preserve"> document on the Application Specific Messages </w:t>
      </w:r>
      <w:r w:rsidR="00C83062">
        <w:rPr>
          <w:rFonts w:ascii="Calibri" w:hAnsi="Calibri"/>
        </w:rPr>
        <w:t>(ASM)</w:t>
      </w:r>
      <w:r w:rsidR="001619EB">
        <w:rPr>
          <w:rFonts w:ascii="Calibri" w:hAnsi="Calibri"/>
          <w:lang w:eastAsia="ja-JP"/>
        </w:rPr>
        <w:t>, especially for disaster management</w:t>
      </w:r>
      <w:r w:rsidR="00F16851">
        <w:rPr>
          <w:rFonts w:ascii="Calibri" w:hAnsi="Calibri"/>
          <w:lang w:eastAsia="ja-JP"/>
        </w:rPr>
        <w:t xml:space="preserve">. This document suggests that DTEC embarks on developing a new Product Specification on ASM specially focusing on the disaster management. </w:t>
      </w:r>
    </w:p>
    <w:p w14:paraId="3C575A26" w14:textId="77777777" w:rsidR="001C44A3" w:rsidRPr="00605E43" w:rsidRDefault="00BD4E6F" w:rsidP="00605E43">
      <w:pPr>
        <w:pStyle w:val="Heading2"/>
      </w:pPr>
      <w:r w:rsidRPr="00605E43">
        <w:t>Purpose</w:t>
      </w:r>
      <w:r w:rsidR="004D1D85" w:rsidRPr="00605E43">
        <w:t xml:space="preserve"> of the document</w:t>
      </w:r>
    </w:p>
    <w:p w14:paraId="5898B207" w14:textId="122B96FB" w:rsidR="002C2670" w:rsidRPr="007A395D" w:rsidRDefault="00F16851" w:rsidP="00E55927">
      <w:pPr>
        <w:pStyle w:val="BodyText"/>
        <w:rPr>
          <w:rFonts w:ascii="Calibri" w:hAnsi="Calibri"/>
        </w:rPr>
      </w:pPr>
      <w:r>
        <w:rPr>
          <w:rFonts w:ascii="Calibri" w:hAnsi="Calibri"/>
        </w:rPr>
        <w:t xml:space="preserve">The primary goal of this document is to initiate the development </w:t>
      </w:r>
      <w:r w:rsidR="00BA5201">
        <w:rPr>
          <w:rFonts w:ascii="Calibri" w:hAnsi="Calibri"/>
        </w:rPr>
        <w:t xml:space="preserve">of </w:t>
      </w:r>
      <w:r>
        <w:rPr>
          <w:rFonts w:ascii="Calibri" w:hAnsi="Calibri"/>
        </w:rPr>
        <w:t xml:space="preserve">product specification </w:t>
      </w:r>
      <w:r w:rsidR="003678FD">
        <w:rPr>
          <w:rFonts w:ascii="Calibri" w:hAnsi="Calibri"/>
        </w:rPr>
        <w:t xml:space="preserve">for </w:t>
      </w:r>
      <w:r w:rsidR="004F540D">
        <w:rPr>
          <w:rFonts w:ascii="Calibri" w:hAnsi="Calibri"/>
        </w:rPr>
        <w:t>the worldwide use</w:t>
      </w:r>
      <w:r w:rsidR="00BA5201">
        <w:rPr>
          <w:rFonts w:ascii="Calibri" w:hAnsi="Calibri"/>
        </w:rPr>
        <w:t xml:space="preserve"> </w:t>
      </w:r>
      <w:r w:rsidR="00723363">
        <w:rPr>
          <w:rFonts w:ascii="Calibri" w:hAnsi="Calibri" w:hint="eastAsia"/>
          <w:lang w:eastAsia="ja-JP"/>
        </w:rPr>
        <w:t>o</w:t>
      </w:r>
      <w:r w:rsidR="00723363">
        <w:rPr>
          <w:rFonts w:ascii="Calibri" w:hAnsi="Calibri"/>
          <w:lang w:eastAsia="ja-JP"/>
        </w:rPr>
        <w:t xml:space="preserve">f </w:t>
      </w:r>
      <w:r w:rsidR="003678FD">
        <w:rPr>
          <w:rFonts w:ascii="Calibri" w:hAnsi="Calibri"/>
        </w:rPr>
        <w:t xml:space="preserve">VDES ASM </w:t>
      </w:r>
      <w:r w:rsidR="00BA5201">
        <w:rPr>
          <w:rFonts w:ascii="Calibri" w:hAnsi="Calibri"/>
        </w:rPr>
        <w:t>should</w:t>
      </w:r>
      <w:r w:rsidR="003678FD">
        <w:rPr>
          <w:rFonts w:ascii="Calibri" w:hAnsi="Calibri"/>
        </w:rPr>
        <w:t xml:space="preserve"> </w:t>
      </w:r>
      <w:r w:rsidR="00BA5201">
        <w:rPr>
          <w:rFonts w:ascii="Calibri" w:hAnsi="Calibri"/>
        </w:rPr>
        <w:t>be commence</w:t>
      </w:r>
      <w:r w:rsidR="00CF154F">
        <w:rPr>
          <w:rFonts w:ascii="Calibri" w:hAnsi="Calibri"/>
        </w:rPr>
        <w:t>d in accordance with the relevant</w:t>
      </w:r>
      <w:r w:rsidR="00BA5201">
        <w:rPr>
          <w:rFonts w:ascii="Calibri" w:hAnsi="Calibri"/>
        </w:rPr>
        <w:t xml:space="preserve"> work in </w:t>
      </w:r>
      <w:r>
        <w:rPr>
          <w:rFonts w:ascii="Calibri" w:hAnsi="Calibri"/>
        </w:rPr>
        <w:t>IMO</w:t>
      </w:r>
      <w:r w:rsidR="00BA5201">
        <w:rPr>
          <w:rFonts w:ascii="Calibri" w:hAnsi="Calibri"/>
        </w:rPr>
        <w:t xml:space="preserve">; </w:t>
      </w:r>
      <w:r w:rsidR="004F540D">
        <w:rPr>
          <w:rFonts w:ascii="Calibri" w:hAnsi="Calibri"/>
        </w:rPr>
        <w:t>this</w:t>
      </w:r>
      <w:r w:rsidR="00DA57F7">
        <w:rPr>
          <w:rFonts w:ascii="Calibri" w:hAnsi="Calibri"/>
        </w:rPr>
        <w:t xml:space="preserve"> work </w:t>
      </w:r>
      <w:r>
        <w:rPr>
          <w:rFonts w:ascii="Calibri" w:hAnsi="Calibri"/>
        </w:rPr>
        <w:t xml:space="preserve">will </w:t>
      </w:r>
      <w:r w:rsidR="00DA57F7">
        <w:rPr>
          <w:rFonts w:ascii="Calibri" w:hAnsi="Calibri"/>
        </w:rPr>
        <w:t>include</w:t>
      </w:r>
      <w:r w:rsidR="001619EB" w:rsidRPr="001619EB">
        <w:rPr>
          <w:rFonts w:ascii="Calibri" w:hAnsi="Calibri"/>
          <w:lang w:eastAsia="ja-JP"/>
        </w:rPr>
        <w:t xml:space="preserve"> </w:t>
      </w:r>
      <w:r w:rsidR="001619EB">
        <w:rPr>
          <w:rFonts w:ascii="Calibri" w:hAnsi="Calibri"/>
          <w:lang w:eastAsia="ja-JP"/>
        </w:rPr>
        <w:t xml:space="preserve">the development of new </w:t>
      </w:r>
      <w:r>
        <w:rPr>
          <w:rFonts w:ascii="Calibri" w:hAnsi="Calibri"/>
          <w:lang w:eastAsia="ja-JP"/>
        </w:rPr>
        <w:t>S-200</w:t>
      </w:r>
      <w:r w:rsidR="001619EB">
        <w:rPr>
          <w:rFonts w:ascii="Calibri" w:hAnsi="Calibri"/>
          <w:lang w:eastAsia="ja-JP"/>
        </w:rPr>
        <w:t xml:space="preserve"> series specifications</w:t>
      </w:r>
      <w:r>
        <w:rPr>
          <w:rFonts w:ascii="Calibri" w:hAnsi="Calibri"/>
          <w:lang w:eastAsia="ja-JP"/>
        </w:rPr>
        <w:t>, specially tailored to enhance disaster management in maritime</w:t>
      </w:r>
      <w:r w:rsidR="00DA57F7">
        <w:rPr>
          <w:rFonts w:ascii="Calibri" w:hAnsi="Calibri"/>
        </w:rPr>
        <w:t>.</w:t>
      </w:r>
      <w:r w:rsidR="005D1B29">
        <w:rPr>
          <w:rFonts w:ascii="Calibri" w:hAnsi="Calibri"/>
        </w:rPr>
        <w:t xml:space="preserve"> In addit</w:t>
      </w:r>
      <w:r w:rsidR="004F540D">
        <w:rPr>
          <w:rFonts w:ascii="Calibri" w:hAnsi="Calibri"/>
        </w:rPr>
        <w:t>ion, the Japan Coast Guard wishes</w:t>
      </w:r>
      <w:r w:rsidR="005D1B29">
        <w:rPr>
          <w:rFonts w:ascii="Calibri" w:hAnsi="Calibri"/>
        </w:rPr>
        <w:t xml:space="preserve"> to inform </w:t>
      </w:r>
      <w:r w:rsidR="002949F7">
        <w:rPr>
          <w:rFonts w:ascii="Calibri" w:hAnsi="Calibri"/>
        </w:rPr>
        <w:t>the Co</w:t>
      </w:r>
      <w:r w:rsidR="002C2670">
        <w:rPr>
          <w:rFonts w:ascii="Calibri" w:hAnsi="Calibri"/>
        </w:rPr>
        <w:t xml:space="preserve">mmittee of its intention to </w:t>
      </w:r>
      <w:r w:rsidR="005D1B29">
        <w:rPr>
          <w:rFonts w:ascii="Calibri" w:hAnsi="Calibri"/>
        </w:rPr>
        <w:t xml:space="preserve">contribute </w:t>
      </w:r>
      <w:r w:rsidR="00CF154F">
        <w:rPr>
          <w:rFonts w:ascii="Calibri" w:hAnsi="Calibri"/>
        </w:rPr>
        <w:t>to the work of</w:t>
      </w:r>
      <w:r w:rsidR="002949F7">
        <w:rPr>
          <w:rFonts w:ascii="Calibri" w:hAnsi="Calibri"/>
        </w:rPr>
        <w:t xml:space="preserve"> the future C</w:t>
      </w:r>
      <w:r w:rsidR="00CF154F">
        <w:rPr>
          <w:rFonts w:ascii="Calibri" w:hAnsi="Calibri"/>
        </w:rPr>
        <w:t>ommittee’s sessions</w:t>
      </w:r>
      <w:r w:rsidR="002C2670">
        <w:rPr>
          <w:rFonts w:ascii="Calibri" w:hAnsi="Calibri"/>
        </w:rPr>
        <w:t xml:space="preserve"> on this subject</w:t>
      </w:r>
      <w:r w:rsidR="005D1B29">
        <w:rPr>
          <w:rFonts w:ascii="Calibri" w:hAnsi="Calibri"/>
        </w:rPr>
        <w:t>.</w:t>
      </w:r>
    </w:p>
    <w:p w14:paraId="36D645BE" w14:textId="77777777" w:rsidR="00B56BDF" w:rsidRPr="007A395D" w:rsidRDefault="00B56BDF" w:rsidP="00605E43">
      <w:pPr>
        <w:pStyle w:val="Heading2"/>
      </w:pPr>
      <w:r w:rsidRPr="007A395D">
        <w:t>Related documents</w:t>
      </w:r>
    </w:p>
    <w:p w14:paraId="553E55ED" w14:textId="40FDC693" w:rsidR="00E55927" w:rsidRDefault="00BA5201" w:rsidP="00B62FC2">
      <w:pPr>
        <w:pStyle w:val="BodyText"/>
        <w:numPr>
          <w:ilvl w:val="0"/>
          <w:numId w:val="45"/>
        </w:numPr>
        <w:rPr>
          <w:rFonts w:ascii="Calibri" w:hAnsi="Calibri"/>
        </w:rPr>
      </w:pPr>
      <w:r>
        <w:rPr>
          <w:rFonts w:ascii="Calibri" w:hAnsi="Calibri"/>
        </w:rPr>
        <w:t>IMO SN.1/Circ.289</w:t>
      </w:r>
      <w:r w:rsidR="002943B8">
        <w:rPr>
          <w:rFonts w:ascii="Calibri" w:hAnsi="Calibri"/>
        </w:rPr>
        <w:t xml:space="preserve"> </w:t>
      </w:r>
      <w:r w:rsidR="002943B8" w:rsidRPr="00B62FC2">
        <w:rPr>
          <w:rFonts w:ascii="Calibri" w:hAnsi="Calibri"/>
        </w:rPr>
        <w:t>Guidance on the use of Application Specific Messages.</w:t>
      </w:r>
    </w:p>
    <w:p w14:paraId="5B6DC01A" w14:textId="2B1EF928" w:rsidR="00DA57F7" w:rsidRDefault="008825A8" w:rsidP="00B62FC2">
      <w:pPr>
        <w:pStyle w:val="BodyText"/>
        <w:numPr>
          <w:ilvl w:val="0"/>
          <w:numId w:val="45"/>
        </w:numPr>
        <w:rPr>
          <w:rFonts w:ascii="Calibri" w:hAnsi="Calibri"/>
        </w:rPr>
      </w:pPr>
      <w:r>
        <w:rPr>
          <w:rFonts w:ascii="Calibri" w:hAnsi="Calibri"/>
        </w:rPr>
        <w:t>NCSR 10/6</w:t>
      </w:r>
      <w:r w:rsidR="00E0326C">
        <w:rPr>
          <w:rFonts w:ascii="Calibri" w:hAnsi="Calibri" w:hint="eastAsia"/>
        </w:rPr>
        <w:t>/</w:t>
      </w:r>
      <w:r w:rsidR="00E0326C">
        <w:rPr>
          <w:rFonts w:ascii="Calibri" w:hAnsi="Calibri"/>
        </w:rPr>
        <w:t>1</w:t>
      </w:r>
      <w:r w:rsidR="002943B8">
        <w:rPr>
          <w:rFonts w:ascii="Calibri" w:hAnsi="Calibri"/>
        </w:rPr>
        <w:t xml:space="preserve"> D</w:t>
      </w:r>
      <w:r w:rsidR="002943B8" w:rsidRPr="002943B8">
        <w:rPr>
          <w:rFonts w:ascii="Calibri" w:hAnsi="Calibri"/>
        </w:rPr>
        <w:t xml:space="preserve">evelopment of amendments to </w:t>
      </w:r>
      <w:r w:rsidR="002943B8">
        <w:rPr>
          <w:rFonts w:ascii="Calibri" w:hAnsi="Calibri"/>
        </w:rPr>
        <w:t>SOLAS</w:t>
      </w:r>
      <w:r w:rsidR="002943B8" w:rsidRPr="002943B8">
        <w:rPr>
          <w:rFonts w:ascii="Calibri" w:hAnsi="Calibri"/>
        </w:rPr>
        <w:t xml:space="preserve"> chapters </w:t>
      </w:r>
      <w:r w:rsidR="002943B8">
        <w:rPr>
          <w:rFonts w:ascii="Calibri" w:hAnsi="Calibri"/>
        </w:rPr>
        <w:t>IV</w:t>
      </w:r>
      <w:r w:rsidR="002943B8" w:rsidRPr="002943B8">
        <w:rPr>
          <w:rFonts w:ascii="Calibri" w:hAnsi="Calibri"/>
        </w:rPr>
        <w:t xml:space="preserve"> and </w:t>
      </w:r>
      <w:r w:rsidR="002943B8">
        <w:rPr>
          <w:rFonts w:ascii="Calibri" w:hAnsi="Calibri"/>
        </w:rPr>
        <w:t>V</w:t>
      </w:r>
      <w:r w:rsidR="002943B8" w:rsidRPr="002943B8">
        <w:rPr>
          <w:rFonts w:ascii="Calibri" w:hAnsi="Calibri"/>
        </w:rPr>
        <w:t xml:space="preserve"> and performance standards and guidelines to introduce </w:t>
      </w:r>
      <w:r w:rsidR="002943B8">
        <w:rPr>
          <w:rFonts w:ascii="Calibri" w:hAnsi="Calibri"/>
        </w:rPr>
        <w:t>VHF</w:t>
      </w:r>
      <w:r w:rsidR="002943B8" w:rsidRPr="002943B8">
        <w:rPr>
          <w:rFonts w:ascii="Calibri" w:hAnsi="Calibri"/>
        </w:rPr>
        <w:t xml:space="preserve"> </w:t>
      </w:r>
      <w:r w:rsidR="002943B8">
        <w:rPr>
          <w:rFonts w:ascii="Calibri" w:hAnsi="Calibri"/>
        </w:rPr>
        <w:t>D</w:t>
      </w:r>
      <w:r w:rsidR="002943B8" w:rsidRPr="002943B8">
        <w:rPr>
          <w:rFonts w:ascii="Calibri" w:hAnsi="Calibri"/>
        </w:rPr>
        <w:t xml:space="preserve">ata </w:t>
      </w:r>
      <w:r w:rsidR="002943B8">
        <w:rPr>
          <w:rFonts w:ascii="Calibri" w:hAnsi="Calibri"/>
        </w:rPr>
        <w:t>E</w:t>
      </w:r>
      <w:r w:rsidR="002943B8" w:rsidRPr="002943B8">
        <w:rPr>
          <w:rFonts w:ascii="Calibri" w:hAnsi="Calibri"/>
        </w:rPr>
        <w:t xml:space="preserve">xchange </w:t>
      </w:r>
      <w:r w:rsidR="002943B8">
        <w:rPr>
          <w:rFonts w:ascii="Calibri" w:hAnsi="Calibri"/>
        </w:rPr>
        <w:t>S</w:t>
      </w:r>
      <w:r w:rsidR="002943B8" w:rsidRPr="002943B8">
        <w:rPr>
          <w:rFonts w:ascii="Calibri" w:hAnsi="Calibri"/>
        </w:rPr>
        <w:t>ystem (</w:t>
      </w:r>
      <w:r w:rsidR="002943B8">
        <w:rPr>
          <w:rFonts w:ascii="Calibri" w:hAnsi="Calibri"/>
        </w:rPr>
        <w:t>VDES</w:t>
      </w:r>
      <w:r w:rsidR="002943B8" w:rsidRPr="002943B8">
        <w:rPr>
          <w:rFonts w:ascii="Calibri" w:hAnsi="Calibri"/>
        </w:rPr>
        <w:t>)</w:t>
      </w:r>
    </w:p>
    <w:p w14:paraId="208F8803" w14:textId="08D440BB" w:rsidR="00673977" w:rsidRDefault="00673977" w:rsidP="00F16851">
      <w:pPr>
        <w:pStyle w:val="BodyText"/>
        <w:numPr>
          <w:ilvl w:val="0"/>
          <w:numId w:val="45"/>
        </w:numPr>
        <w:rPr>
          <w:rFonts w:ascii="Calibri" w:hAnsi="Calibri"/>
          <w:lang w:eastAsia="ja-JP"/>
        </w:rPr>
      </w:pPr>
      <w:r>
        <w:rPr>
          <w:rFonts w:ascii="Calibri" w:hAnsi="Calibri"/>
          <w:lang w:eastAsia="ja-JP"/>
        </w:rPr>
        <w:t>DTEC1-5.1.3.9</w:t>
      </w:r>
      <w:r w:rsidR="00A73F85">
        <w:rPr>
          <w:rFonts w:ascii="Calibri" w:hAnsi="Calibri"/>
          <w:lang w:eastAsia="ja-JP"/>
        </w:rPr>
        <w:t xml:space="preserve"> </w:t>
      </w:r>
      <w:r w:rsidR="00A73F85" w:rsidRPr="00A73F85">
        <w:rPr>
          <w:rFonts w:ascii="Calibri" w:hAnsi="Calibri"/>
          <w:lang w:eastAsia="ja-JP"/>
        </w:rPr>
        <w:t>Proposal on the work for the implementation of ASM</w:t>
      </w:r>
    </w:p>
    <w:p w14:paraId="47B5FD0F" w14:textId="60F67AF8" w:rsidR="00A73F85" w:rsidRPr="00A73F85" w:rsidRDefault="00A73F85" w:rsidP="00B62FC2">
      <w:pPr>
        <w:pStyle w:val="BodyText"/>
        <w:numPr>
          <w:ilvl w:val="0"/>
          <w:numId w:val="45"/>
        </w:numPr>
        <w:rPr>
          <w:rFonts w:ascii="Calibri" w:hAnsi="Calibri"/>
          <w:lang w:eastAsia="ja-JP"/>
        </w:rPr>
      </w:pPr>
      <w:r>
        <w:rPr>
          <w:rFonts w:ascii="Calibri" w:hAnsi="Calibri"/>
        </w:rPr>
        <w:t>IHO S-100 and IALA S-200 Series</w:t>
      </w:r>
      <w:r w:rsidR="00BA4F2D">
        <w:rPr>
          <w:rFonts w:ascii="Calibri" w:hAnsi="Calibri"/>
        </w:rPr>
        <w:t xml:space="preserve"> Product Specifications</w:t>
      </w:r>
    </w:p>
    <w:p w14:paraId="53733F03" w14:textId="1A7842ED" w:rsidR="00A446C9" w:rsidRPr="007A395D" w:rsidRDefault="00A446C9" w:rsidP="00605E43">
      <w:pPr>
        <w:pStyle w:val="Heading1"/>
      </w:pPr>
      <w:r w:rsidRPr="007A395D">
        <w:t>Background</w:t>
      </w:r>
      <w:r w:rsidR="00310DD9">
        <w:rPr>
          <w:rFonts w:hint="eastAsia"/>
          <w:lang w:eastAsia="ja-JP"/>
        </w:rPr>
        <w:t xml:space="preserve"> </w:t>
      </w:r>
      <w:r w:rsidR="00310DD9">
        <w:rPr>
          <w:lang w:eastAsia="ja-JP"/>
        </w:rPr>
        <w:t>and discussion</w:t>
      </w:r>
    </w:p>
    <w:p w14:paraId="7AAAE6A4" w14:textId="0B77624D" w:rsidR="00673977" w:rsidRPr="00673977" w:rsidRDefault="00673977" w:rsidP="00673977">
      <w:pPr>
        <w:pStyle w:val="BodyText"/>
        <w:rPr>
          <w:rFonts w:ascii="Calibri" w:hAnsi="Calibri"/>
        </w:rPr>
      </w:pPr>
      <w:r w:rsidRPr="00673977">
        <w:rPr>
          <w:rFonts w:ascii="Calibri" w:hAnsi="Calibri"/>
        </w:rPr>
        <w:t>At the 1st DTEC meeting in September 2023, Japan Coast Guard (here</w:t>
      </w:r>
      <w:r w:rsidR="00B27C34">
        <w:rPr>
          <w:rFonts w:ascii="Calibri" w:hAnsi="Calibri" w:hint="eastAsia"/>
          <w:lang w:eastAsia="ja-JP"/>
        </w:rPr>
        <w:t>i</w:t>
      </w:r>
      <w:r w:rsidR="00B27C34">
        <w:rPr>
          <w:rFonts w:ascii="Calibri" w:hAnsi="Calibri"/>
          <w:lang w:eastAsia="ja-JP"/>
        </w:rPr>
        <w:t>n</w:t>
      </w:r>
      <w:r w:rsidRPr="00673977">
        <w:rPr>
          <w:rFonts w:ascii="Calibri" w:hAnsi="Calibri"/>
        </w:rPr>
        <w:t>after “JCG”) was requested to reflects the comments from the floor on its proposal on the work for the implementation of the Application Specific Messages (ASM) and submit the revised proposal to a future DTEC meeting. The opinions at DTEC-1 could be summarized following two issues:</w:t>
      </w:r>
    </w:p>
    <w:p w14:paraId="095F2335" w14:textId="5FAD28A1" w:rsidR="00673977" w:rsidRPr="00F43F45" w:rsidRDefault="00673977" w:rsidP="00B62FC2">
      <w:pPr>
        <w:pStyle w:val="BodyText"/>
        <w:numPr>
          <w:ilvl w:val="0"/>
          <w:numId w:val="45"/>
        </w:numPr>
        <w:rPr>
          <w:rFonts w:ascii="Calibri" w:hAnsi="Calibri"/>
        </w:rPr>
      </w:pPr>
      <w:r w:rsidRPr="00673977">
        <w:rPr>
          <w:rFonts w:ascii="Calibri" w:hAnsi="Calibri" w:hint="eastAsia"/>
        </w:rPr>
        <w:t xml:space="preserve">There are S-100 specifications documents that are being developed in IMO, IHO, WMO and IALA; those documents could cover all ASMs defined </w:t>
      </w:r>
      <w:r w:rsidR="00F43F45">
        <w:rPr>
          <w:rFonts w:ascii="Calibri" w:hAnsi="Calibri" w:hint="eastAsia"/>
        </w:rPr>
        <w:t xml:space="preserve">in </w:t>
      </w:r>
      <w:r w:rsidR="00F43F45" w:rsidRPr="00E16C79">
        <w:rPr>
          <w:rFonts w:ascii="Calibri" w:hAnsi="Calibri" w:hint="eastAsia"/>
        </w:rPr>
        <w:t>IMO</w:t>
      </w:r>
      <w:r w:rsidR="00F43F45">
        <w:rPr>
          <w:rFonts w:ascii="Calibri" w:hAnsi="Calibri" w:hint="eastAsia"/>
        </w:rPr>
        <w:t xml:space="preserve"> SN.1/Circ. 289(</w:t>
      </w:r>
      <w:r w:rsidR="00F43F45">
        <w:rPr>
          <w:rFonts w:ascii="Calibri" w:hAnsi="Calibri"/>
        </w:rPr>
        <w:t>hereinafter “the guideline”)</w:t>
      </w:r>
      <w:r w:rsidRPr="00673977">
        <w:rPr>
          <w:rFonts w:ascii="Calibri" w:hAnsi="Calibri" w:hint="eastAsia"/>
        </w:rPr>
        <w:t>;</w:t>
      </w:r>
    </w:p>
    <w:p w14:paraId="21D66506" w14:textId="2C9F9956" w:rsidR="00673977" w:rsidRPr="00673977" w:rsidRDefault="00673977" w:rsidP="00B62FC2">
      <w:pPr>
        <w:pStyle w:val="BodyText"/>
        <w:numPr>
          <w:ilvl w:val="0"/>
          <w:numId w:val="45"/>
        </w:numPr>
        <w:rPr>
          <w:rFonts w:ascii="Calibri" w:hAnsi="Calibri"/>
        </w:rPr>
      </w:pPr>
      <w:r w:rsidRPr="00673977">
        <w:rPr>
          <w:rFonts w:ascii="Calibri" w:hAnsi="Calibri" w:hint="eastAsia"/>
        </w:rPr>
        <w:lastRenderedPageBreak/>
        <w:t xml:space="preserve">An IHO S-100 specifications document should be designed for a specific service not for a specific technology like ASM, in this regards, it is difficult for a S-100 specifications document to cover </w:t>
      </w:r>
      <w:r w:rsidR="00E16C79">
        <w:rPr>
          <w:rFonts w:ascii="Calibri" w:hAnsi="Calibri"/>
        </w:rPr>
        <w:t>a</w:t>
      </w:r>
      <w:r w:rsidRPr="00673977">
        <w:rPr>
          <w:rFonts w:ascii="Calibri" w:hAnsi="Calibri" w:hint="eastAsia"/>
        </w:rPr>
        <w:t>ll ASMs in the guideline; S-230 for Application Specific</w:t>
      </w:r>
      <w:r w:rsidRPr="00673977">
        <w:rPr>
          <w:rFonts w:ascii="Calibri" w:hAnsi="Calibri"/>
        </w:rPr>
        <w:t xml:space="preserve"> Messages is not feasible.</w:t>
      </w:r>
    </w:p>
    <w:p w14:paraId="38EE5692" w14:textId="42D7E310" w:rsidR="00673977" w:rsidRPr="00673977" w:rsidRDefault="00673977" w:rsidP="00673977">
      <w:pPr>
        <w:pStyle w:val="BodyText"/>
        <w:rPr>
          <w:rFonts w:ascii="Calibri" w:hAnsi="Calibri"/>
        </w:rPr>
      </w:pPr>
      <w:r w:rsidRPr="00673977">
        <w:rPr>
          <w:rFonts w:ascii="Calibri" w:hAnsi="Calibri"/>
        </w:rPr>
        <w:t xml:space="preserve">JCG appreciates the comments from the </w:t>
      </w:r>
      <w:r w:rsidR="00E16C79">
        <w:rPr>
          <w:rFonts w:ascii="Calibri" w:hAnsi="Calibri"/>
        </w:rPr>
        <w:t xml:space="preserve">DTEC1 </w:t>
      </w:r>
      <w:r w:rsidRPr="00673977">
        <w:rPr>
          <w:rFonts w:ascii="Calibri" w:hAnsi="Calibri"/>
        </w:rPr>
        <w:t xml:space="preserve">participants, and </w:t>
      </w:r>
      <w:r w:rsidRPr="00E16C79">
        <w:rPr>
          <w:rFonts w:ascii="Calibri" w:hAnsi="Calibri"/>
        </w:rPr>
        <w:t>reviewed</w:t>
      </w:r>
      <w:r w:rsidRPr="00673977">
        <w:rPr>
          <w:rFonts w:ascii="Calibri" w:hAnsi="Calibri"/>
        </w:rPr>
        <w:t xml:space="preserve"> the existing S-100 specifications. JCG’s supplemental studies on this review find the followings:</w:t>
      </w:r>
    </w:p>
    <w:p w14:paraId="2A7BEC24" w14:textId="0C6D28BA" w:rsidR="00673977" w:rsidRPr="00673977" w:rsidRDefault="00673977" w:rsidP="00B62FC2">
      <w:pPr>
        <w:pStyle w:val="BodyText"/>
        <w:numPr>
          <w:ilvl w:val="0"/>
          <w:numId w:val="45"/>
        </w:numPr>
        <w:rPr>
          <w:rFonts w:ascii="Calibri" w:hAnsi="Calibri"/>
        </w:rPr>
      </w:pPr>
      <w:r w:rsidRPr="00673977">
        <w:rPr>
          <w:rFonts w:ascii="Calibri" w:hAnsi="Calibri" w:hint="eastAsia"/>
        </w:rPr>
        <w:t xml:space="preserve">Existing S-100 specifications documents cover almost all of the ASM in the guideline except </w:t>
      </w:r>
      <w:r w:rsidRPr="00673977">
        <w:rPr>
          <w:rFonts w:ascii="Calibri" w:hAnsi="Calibri" w:hint="eastAsia"/>
        </w:rPr>
        <w:t>“</w:t>
      </w:r>
      <w:r w:rsidRPr="00673977">
        <w:rPr>
          <w:rFonts w:ascii="Calibri" w:hAnsi="Calibri" w:hint="eastAsia"/>
        </w:rPr>
        <w:t>Marine Traffic Signal</w:t>
      </w:r>
      <w:r w:rsidRPr="00673977">
        <w:rPr>
          <w:rFonts w:ascii="Calibri" w:hAnsi="Calibri" w:hint="eastAsia"/>
        </w:rPr>
        <w:t>”</w:t>
      </w:r>
      <w:r w:rsidRPr="00673977">
        <w:rPr>
          <w:rFonts w:ascii="Calibri" w:hAnsi="Calibri" w:hint="eastAsia"/>
        </w:rPr>
        <w:t>(FI 19);</w:t>
      </w:r>
    </w:p>
    <w:p w14:paraId="6F1EF765" w14:textId="3197CD7A" w:rsidR="00673977" w:rsidRPr="00673977" w:rsidRDefault="00673977" w:rsidP="00B62FC2">
      <w:pPr>
        <w:pStyle w:val="BodyText"/>
        <w:numPr>
          <w:ilvl w:val="0"/>
          <w:numId w:val="45"/>
        </w:numPr>
        <w:rPr>
          <w:rFonts w:ascii="Calibri" w:hAnsi="Calibri"/>
        </w:rPr>
      </w:pPr>
      <w:r w:rsidRPr="00673977">
        <w:rPr>
          <w:rFonts w:ascii="Calibri" w:hAnsi="Calibri" w:hint="eastAsia"/>
        </w:rPr>
        <w:t>Existing S-100 specifications documents seem to cover almost all of the services of IALA members, however, there are some rooms for developing S-100 specifications for new services.</w:t>
      </w:r>
    </w:p>
    <w:p w14:paraId="5EF44853" w14:textId="6F1B15E3" w:rsidR="00D75B38" w:rsidRPr="007A395D" w:rsidRDefault="00673977" w:rsidP="00673977">
      <w:pPr>
        <w:pStyle w:val="BodyText"/>
        <w:rPr>
          <w:rFonts w:ascii="Calibri" w:hAnsi="Calibri"/>
          <w:lang w:eastAsia="ja-JP"/>
        </w:rPr>
      </w:pPr>
      <w:r w:rsidRPr="00673977">
        <w:rPr>
          <w:rFonts w:ascii="Calibri" w:hAnsi="Calibri"/>
        </w:rPr>
        <w:t>As JCG proposed a new work item on disa</w:t>
      </w:r>
      <w:r w:rsidR="000A10AF">
        <w:rPr>
          <w:rFonts w:ascii="Calibri" w:hAnsi="Calibri"/>
        </w:rPr>
        <w:t xml:space="preserve">ster management of VTS at the </w:t>
      </w:r>
      <w:r w:rsidR="00B62FC2">
        <w:rPr>
          <w:rFonts w:ascii="Calibri" w:hAnsi="Calibri"/>
          <w:lang w:eastAsia="ja-JP"/>
        </w:rPr>
        <w:t>5</w:t>
      </w:r>
      <w:r w:rsidR="000A10AF">
        <w:rPr>
          <w:rFonts w:ascii="Calibri" w:hAnsi="Calibri"/>
          <w:lang w:eastAsia="ja-JP"/>
        </w:rPr>
        <w:t>5</w:t>
      </w:r>
      <w:r w:rsidRPr="00673977">
        <w:rPr>
          <w:rFonts w:ascii="Calibri" w:hAnsi="Calibri"/>
        </w:rPr>
        <w:t>th VTS committee, JCG believes that it is worth developing a new S-100 specifications for disaster management, in line with the proposed work in</w:t>
      </w:r>
      <w:r w:rsidR="00E16C79">
        <w:rPr>
          <w:rFonts w:ascii="Calibri" w:hAnsi="Calibri"/>
        </w:rPr>
        <w:t xml:space="preserve"> the</w:t>
      </w:r>
      <w:r w:rsidRPr="00673977">
        <w:rPr>
          <w:rFonts w:ascii="Calibri" w:hAnsi="Calibri"/>
        </w:rPr>
        <w:t xml:space="preserve"> </w:t>
      </w:r>
      <w:r w:rsidRPr="00E16C79">
        <w:rPr>
          <w:rFonts w:ascii="Calibri" w:hAnsi="Calibri"/>
        </w:rPr>
        <w:t>VTS committee</w:t>
      </w:r>
      <w:r w:rsidRPr="00673977">
        <w:rPr>
          <w:rFonts w:ascii="Calibri" w:hAnsi="Calibri"/>
        </w:rPr>
        <w:t>.</w:t>
      </w:r>
    </w:p>
    <w:p w14:paraId="7A8D2F27" w14:textId="77777777" w:rsidR="00A446C9" w:rsidRPr="007A395D" w:rsidRDefault="00A446C9" w:rsidP="00605E43">
      <w:pPr>
        <w:pStyle w:val="Heading1"/>
      </w:pPr>
      <w:r w:rsidRPr="007A395D">
        <w:t>Action requested of the Committee</w:t>
      </w:r>
    </w:p>
    <w:p w14:paraId="1556E528" w14:textId="24E3A7EA" w:rsidR="00F25BF4" w:rsidRPr="007A395D" w:rsidRDefault="00F25BF4" w:rsidP="00A446C9">
      <w:pPr>
        <w:pStyle w:val="BodyText"/>
        <w:rPr>
          <w:rFonts w:ascii="Calibri" w:hAnsi="Calibri"/>
        </w:rPr>
      </w:pPr>
      <w:r w:rsidRPr="007A395D">
        <w:rPr>
          <w:rFonts w:ascii="Calibri" w:hAnsi="Calibri"/>
        </w:rPr>
        <w:t>The Commit</w:t>
      </w:r>
      <w:r w:rsidR="00C83062">
        <w:rPr>
          <w:rFonts w:ascii="Calibri" w:hAnsi="Calibri"/>
        </w:rPr>
        <w:t xml:space="preserve">tee is requested to: </w:t>
      </w:r>
    </w:p>
    <w:p w14:paraId="5B8A7F8B" w14:textId="3AEEC166" w:rsidR="00C83062" w:rsidRDefault="00673977" w:rsidP="00673977">
      <w:pPr>
        <w:pStyle w:val="List1"/>
        <w:rPr>
          <w:rFonts w:ascii="Calibri" w:hAnsi="Calibri"/>
        </w:rPr>
      </w:pPr>
      <w:r w:rsidRPr="00673977">
        <w:rPr>
          <w:rFonts w:ascii="Calibri" w:hAnsi="Calibri"/>
        </w:rPr>
        <w:t>study, in accordance with the related work in the VTS committee, the feasibility of the new S-100 specifications for disaster management, and develop the new specification accordingly;</w:t>
      </w:r>
    </w:p>
    <w:p w14:paraId="7F0C8C5D" w14:textId="4D628552" w:rsidR="00673977" w:rsidRDefault="00673977" w:rsidP="00673977">
      <w:pPr>
        <w:pStyle w:val="List1"/>
        <w:rPr>
          <w:rFonts w:ascii="Calibri" w:hAnsi="Calibri"/>
        </w:rPr>
      </w:pPr>
      <w:r w:rsidRPr="00673977">
        <w:rPr>
          <w:rFonts w:ascii="Calibri" w:hAnsi="Calibri"/>
        </w:rPr>
        <w:t>identify appropriate services where ASM FI 19 could be used, and appropriate S-100 specifications;</w:t>
      </w:r>
      <w:r>
        <w:rPr>
          <w:rFonts w:ascii="Calibri" w:hAnsi="Calibri"/>
        </w:rPr>
        <w:t xml:space="preserve"> </w:t>
      </w:r>
      <w:r>
        <w:rPr>
          <w:rFonts w:ascii="Calibri" w:hAnsi="Calibri" w:hint="eastAsia"/>
        </w:rPr>
        <w:t>a</w:t>
      </w:r>
      <w:r>
        <w:rPr>
          <w:rFonts w:ascii="Calibri" w:hAnsi="Calibri"/>
        </w:rPr>
        <w:t>nd</w:t>
      </w:r>
    </w:p>
    <w:p w14:paraId="16AE6650" w14:textId="4CF6297C" w:rsidR="004D1D85" w:rsidRPr="00C83062" w:rsidRDefault="00C83062" w:rsidP="00C83062">
      <w:pPr>
        <w:pStyle w:val="List1"/>
        <w:rPr>
          <w:rFonts w:ascii="Calibri" w:hAnsi="Calibri"/>
        </w:rPr>
      </w:pPr>
      <w:r>
        <w:rPr>
          <w:rFonts w:ascii="Calibri" w:hAnsi="Calibri"/>
        </w:rPr>
        <w:t>rev</w:t>
      </w:r>
      <w:r w:rsidR="00DA24C5">
        <w:rPr>
          <w:rFonts w:ascii="Calibri" w:hAnsi="Calibri"/>
        </w:rPr>
        <w:t xml:space="preserve">iew, study and/or </w:t>
      </w:r>
      <w:r w:rsidR="00047E48">
        <w:rPr>
          <w:rFonts w:ascii="Calibri" w:hAnsi="Calibri"/>
        </w:rPr>
        <w:t>develop other associated</w:t>
      </w:r>
      <w:r w:rsidR="00A53AD2">
        <w:rPr>
          <w:rFonts w:ascii="Calibri" w:hAnsi="Calibri"/>
        </w:rPr>
        <w:t xml:space="preserve"> documents as appropriate</w:t>
      </w:r>
      <w:r>
        <w:rPr>
          <w:rFonts w:ascii="Calibri" w:hAnsi="Calibri"/>
        </w:rPr>
        <w:t>.</w:t>
      </w:r>
    </w:p>
    <w:sectPr w:rsidR="004D1D85" w:rsidRPr="00C83062"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983B5" w14:textId="77777777" w:rsidR="00A52B6A" w:rsidRDefault="00A52B6A" w:rsidP="00362CD9">
      <w:r>
        <w:separator/>
      </w:r>
    </w:p>
  </w:endnote>
  <w:endnote w:type="continuationSeparator" w:id="0">
    <w:p w14:paraId="3FB9CE0C" w14:textId="77777777" w:rsidR="00A52B6A" w:rsidRDefault="00A52B6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0A0B1651"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61336">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EECDF" w14:textId="77777777" w:rsidR="00A52B6A" w:rsidRDefault="00A52B6A" w:rsidP="00362CD9">
      <w:r>
        <w:separator/>
      </w:r>
    </w:p>
  </w:footnote>
  <w:footnote w:type="continuationSeparator" w:id="0">
    <w:p w14:paraId="083E1A6A" w14:textId="77777777" w:rsidR="00A52B6A" w:rsidRDefault="00A52B6A"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58164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5F133B9" w:rsidR="007C346C" w:rsidRDefault="007A395D" w:rsidP="007A395D">
    <w:pPr>
      <w:pStyle w:val="Header"/>
      <w:jc w:val="right"/>
    </w:pPr>
    <w:r>
      <w:rPr>
        <w:noProof/>
        <w:lang w:val="en-US" w:eastAsia="ja-JP"/>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del w:id="0" w:author="Jaime Alvarez" w:date="2024-02-13T19:13:00Z">
      <w:r w:rsidR="00581648" w:rsidDel="0058164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ja-JP"/>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58164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5B011096"/>
    <w:multiLevelType w:val="hybridMultilevel"/>
    <w:tmpl w:val="1DDCF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76774800">
    <w:abstractNumId w:val="1"/>
  </w:num>
  <w:num w:numId="2" w16cid:durableId="1198395080">
    <w:abstractNumId w:val="0"/>
  </w:num>
  <w:num w:numId="3" w16cid:durableId="904148048">
    <w:abstractNumId w:val="7"/>
  </w:num>
  <w:num w:numId="4" w16cid:durableId="139228506">
    <w:abstractNumId w:val="22"/>
  </w:num>
  <w:num w:numId="5" w16cid:durableId="2080010291">
    <w:abstractNumId w:val="15"/>
  </w:num>
  <w:num w:numId="6" w16cid:durableId="508175224">
    <w:abstractNumId w:val="4"/>
  </w:num>
  <w:num w:numId="7" w16cid:durableId="924193845">
    <w:abstractNumId w:val="24"/>
  </w:num>
  <w:num w:numId="8" w16cid:durableId="180513951">
    <w:abstractNumId w:val="10"/>
  </w:num>
  <w:num w:numId="9" w16cid:durableId="1756240493">
    <w:abstractNumId w:val="8"/>
  </w:num>
  <w:num w:numId="10" w16cid:durableId="1195774322">
    <w:abstractNumId w:val="17"/>
  </w:num>
  <w:num w:numId="11" w16cid:durableId="206382727">
    <w:abstractNumId w:val="16"/>
  </w:num>
  <w:num w:numId="12" w16cid:durableId="801197344">
    <w:abstractNumId w:val="14"/>
  </w:num>
  <w:num w:numId="13" w16cid:durableId="2075884583">
    <w:abstractNumId w:val="23"/>
  </w:num>
  <w:num w:numId="14" w16cid:durableId="1850673588">
    <w:abstractNumId w:val="5"/>
  </w:num>
  <w:num w:numId="15" w16cid:durableId="1928924385">
    <w:abstractNumId w:val="25"/>
  </w:num>
  <w:num w:numId="16" w16cid:durableId="1420909586">
    <w:abstractNumId w:val="13"/>
  </w:num>
  <w:num w:numId="17" w16cid:durableId="1871648719">
    <w:abstractNumId w:val="6"/>
  </w:num>
  <w:num w:numId="18" w16cid:durableId="1452942237">
    <w:abstractNumId w:val="19"/>
  </w:num>
  <w:num w:numId="19" w16cid:durableId="237252774">
    <w:abstractNumId w:val="13"/>
  </w:num>
  <w:num w:numId="20" w16cid:durableId="838812314">
    <w:abstractNumId w:val="13"/>
  </w:num>
  <w:num w:numId="21" w16cid:durableId="1135441675">
    <w:abstractNumId w:val="13"/>
  </w:num>
  <w:num w:numId="22" w16cid:durableId="1780951796">
    <w:abstractNumId w:val="13"/>
  </w:num>
  <w:num w:numId="23" w16cid:durableId="997225270">
    <w:abstractNumId w:val="20"/>
  </w:num>
  <w:num w:numId="24" w16cid:durableId="1604606783">
    <w:abstractNumId w:val="3"/>
  </w:num>
  <w:num w:numId="25" w16cid:durableId="6176220">
    <w:abstractNumId w:val="3"/>
  </w:num>
  <w:num w:numId="26" w16cid:durableId="942540451">
    <w:abstractNumId w:val="3"/>
  </w:num>
  <w:num w:numId="27" w16cid:durableId="909004460">
    <w:abstractNumId w:val="9"/>
  </w:num>
  <w:num w:numId="28" w16cid:durableId="896741389">
    <w:abstractNumId w:val="9"/>
  </w:num>
  <w:num w:numId="29" w16cid:durableId="514802724">
    <w:abstractNumId w:val="9"/>
  </w:num>
  <w:num w:numId="30" w16cid:durableId="1858422149">
    <w:abstractNumId w:val="9"/>
  </w:num>
  <w:num w:numId="31" w16cid:durableId="1422945058">
    <w:abstractNumId w:val="9"/>
  </w:num>
  <w:num w:numId="32" w16cid:durableId="476193990">
    <w:abstractNumId w:val="9"/>
  </w:num>
  <w:num w:numId="33" w16cid:durableId="692462334">
    <w:abstractNumId w:val="18"/>
  </w:num>
  <w:num w:numId="34" w16cid:durableId="1692027949">
    <w:abstractNumId w:val="18"/>
  </w:num>
  <w:num w:numId="35" w16cid:durableId="1015108556">
    <w:abstractNumId w:val="18"/>
  </w:num>
  <w:num w:numId="36" w16cid:durableId="1048719751">
    <w:abstractNumId w:val="11"/>
  </w:num>
  <w:num w:numId="37" w16cid:durableId="1570191691">
    <w:abstractNumId w:val="5"/>
  </w:num>
  <w:num w:numId="38" w16cid:durableId="1999378123">
    <w:abstractNumId w:val="14"/>
  </w:num>
  <w:num w:numId="39" w16cid:durableId="1226983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82064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08620416">
    <w:abstractNumId w:val="2"/>
  </w:num>
  <w:num w:numId="42" w16cid:durableId="5037846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96589182">
    <w:abstractNumId w:val="2"/>
  </w:num>
  <w:num w:numId="44" w16cid:durableId="818500276">
    <w:abstractNumId w:val="12"/>
  </w:num>
  <w:num w:numId="45" w16cid:durableId="2056463138">
    <w:abstractNumId w:val="2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bordersDoNotSurroundHeader/>
  <w:bordersDoNotSurroundFooter/>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4758"/>
    <w:rsid w:val="0004700E"/>
    <w:rsid w:val="00047E48"/>
    <w:rsid w:val="00070C13"/>
    <w:rsid w:val="000715C9"/>
    <w:rsid w:val="00084F33"/>
    <w:rsid w:val="000A10AF"/>
    <w:rsid w:val="000A77A7"/>
    <w:rsid w:val="000B12E3"/>
    <w:rsid w:val="000B1707"/>
    <w:rsid w:val="000C1B3E"/>
    <w:rsid w:val="000C349E"/>
    <w:rsid w:val="00102280"/>
    <w:rsid w:val="00110AE7"/>
    <w:rsid w:val="001146FD"/>
    <w:rsid w:val="001229AF"/>
    <w:rsid w:val="001471CD"/>
    <w:rsid w:val="001619EB"/>
    <w:rsid w:val="00177F4D"/>
    <w:rsid w:val="00180DDA"/>
    <w:rsid w:val="00181631"/>
    <w:rsid w:val="001B2A2D"/>
    <w:rsid w:val="001B737D"/>
    <w:rsid w:val="001C44A3"/>
    <w:rsid w:val="001E0E15"/>
    <w:rsid w:val="001F528A"/>
    <w:rsid w:val="001F704E"/>
    <w:rsid w:val="00201722"/>
    <w:rsid w:val="002125B0"/>
    <w:rsid w:val="00243228"/>
    <w:rsid w:val="00251483"/>
    <w:rsid w:val="002552D4"/>
    <w:rsid w:val="00255CAA"/>
    <w:rsid w:val="00264305"/>
    <w:rsid w:val="00271B40"/>
    <w:rsid w:val="002876BF"/>
    <w:rsid w:val="0028780B"/>
    <w:rsid w:val="00291AF7"/>
    <w:rsid w:val="002943B8"/>
    <w:rsid w:val="002949F7"/>
    <w:rsid w:val="002A0346"/>
    <w:rsid w:val="002A4487"/>
    <w:rsid w:val="002B49E9"/>
    <w:rsid w:val="002C2670"/>
    <w:rsid w:val="002C632E"/>
    <w:rsid w:val="002D1659"/>
    <w:rsid w:val="002D3E8B"/>
    <w:rsid w:val="002D4575"/>
    <w:rsid w:val="002D5C0C"/>
    <w:rsid w:val="002E03D1"/>
    <w:rsid w:val="002E6B74"/>
    <w:rsid w:val="002E6FCA"/>
    <w:rsid w:val="00310DD9"/>
    <w:rsid w:val="00356CD0"/>
    <w:rsid w:val="00362CD9"/>
    <w:rsid w:val="003678FD"/>
    <w:rsid w:val="003761CA"/>
    <w:rsid w:val="00380DAF"/>
    <w:rsid w:val="003906D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712D7"/>
    <w:rsid w:val="004A6C1D"/>
    <w:rsid w:val="004D1571"/>
    <w:rsid w:val="004D1D85"/>
    <w:rsid w:val="004D3C3A"/>
    <w:rsid w:val="004E1CD1"/>
    <w:rsid w:val="004F540D"/>
    <w:rsid w:val="004F7EFC"/>
    <w:rsid w:val="005028EA"/>
    <w:rsid w:val="005107EB"/>
    <w:rsid w:val="00511277"/>
    <w:rsid w:val="00521345"/>
    <w:rsid w:val="00526DF0"/>
    <w:rsid w:val="00531D96"/>
    <w:rsid w:val="00545CC4"/>
    <w:rsid w:val="00551FFF"/>
    <w:rsid w:val="005607A2"/>
    <w:rsid w:val="00566354"/>
    <w:rsid w:val="0057198B"/>
    <w:rsid w:val="00573CFE"/>
    <w:rsid w:val="0057460F"/>
    <w:rsid w:val="00581648"/>
    <w:rsid w:val="005969F2"/>
    <w:rsid w:val="00597FAE"/>
    <w:rsid w:val="005B32A3"/>
    <w:rsid w:val="005C0D44"/>
    <w:rsid w:val="005C566C"/>
    <w:rsid w:val="005C7E69"/>
    <w:rsid w:val="005D1B29"/>
    <w:rsid w:val="005E262D"/>
    <w:rsid w:val="005F23D3"/>
    <w:rsid w:val="005F7E20"/>
    <w:rsid w:val="00605E43"/>
    <w:rsid w:val="00613ADD"/>
    <w:rsid w:val="006153BB"/>
    <w:rsid w:val="00623D30"/>
    <w:rsid w:val="00651CAE"/>
    <w:rsid w:val="0066229F"/>
    <w:rsid w:val="006652C3"/>
    <w:rsid w:val="00673977"/>
    <w:rsid w:val="00691FD0"/>
    <w:rsid w:val="00692148"/>
    <w:rsid w:val="006A1A1E"/>
    <w:rsid w:val="006B6370"/>
    <w:rsid w:val="006C5948"/>
    <w:rsid w:val="006D3734"/>
    <w:rsid w:val="006D687B"/>
    <w:rsid w:val="006F2A74"/>
    <w:rsid w:val="007000D4"/>
    <w:rsid w:val="00707C25"/>
    <w:rsid w:val="007118F5"/>
    <w:rsid w:val="00712A5E"/>
    <w:rsid w:val="00712AA4"/>
    <w:rsid w:val="007146C4"/>
    <w:rsid w:val="00721AA1"/>
    <w:rsid w:val="00723363"/>
    <w:rsid w:val="00724B67"/>
    <w:rsid w:val="007547F8"/>
    <w:rsid w:val="00755C12"/>
    <w:rsid w:val="00765622"/>
    <w:rsid w:val="00770B6C"/>
    <w:rsid w:val="00783FEA"/>
    <w:rsid w:val="007A395D"/>
    <w:rsid w:val="007B6BD5"/>
    <w:rsid w:val="007C346C"/>
    <w:rsid w:val="007D0B71"/>
    <w:rsid w:val="007E6479"/>
    <w:rsid w:val="0080294B"/>
    <w:rsid w:val="00810C98"/>
    <w:rsid w:val="0082480E"/>
    <w:rsid w:val="00850293"/>
    <w:rsid w:val="00851373"/>
    <w:rsid w:val="00851BA6"/>
    <w:rsid w:val="0085654D"/>
    <w:rsid w:val="00861160"/>
    <w:rsid w:val="0086654F"/>
    <w:rsid w:val="00881449"/>
    <w:rsid w:val="008825A8"/>
    <w:rsid w:val="008A356F"/>
    <w:rsid w:val="008A4653"/>
    <w:rsid w:val="008A4717"/>
    <w:rsid w:val="008A50CC"/>
    <w:rsid w:val="008A5CFB"/>
    <w:rsid w:val="008B3040"/>
    <w:rsid w:val="008C574F"/>
    <w:rsid w:val="008D1694"/>
    <w:rsid w:val="008D6C1F"/>
    <w:rsid w:val="008D79CB"/>
    <w:rsid w:val="008F07BC"/>
    <w:rsid w:val="008F4CF9"/>
    <w:rsid w:val="0091760D"/>
    <w:rsid w:val="0092692B"/>
    <w:rsid w:val="00930561"/>
    <w:rsid w:val="00943E9C"/>
    <w:rsid w:val="00953F4D"/>
    <w:rsid w:val="00960BB8"/>
    <w:rsid w:val="00961336"/>
    <w:rsid w:val="00964F5C"/>
    <w:rsid w:val="00973B57"/>
    <w:rsid w:val="00975900"/>
    <w:rsid w:val="009831C0"/>
    <w:rsid w:val="00986F4E"/>
    <w:rsid w:val="0099161D"/>
    <w:rsid w:val="009F1A66"/>
    <w:rsid w:val="00A0389B"/>
    <w:rsid w:val="00A211CF"/>
    <w:rsid w:val="00A247A2"/>
    <w:rsid w:val="00A33A3C"/>
    <w:rsid w:val="00A446C9"/>
    <w:rsid w:val="00A52B6A"/>
    <w:rsid w:val="00A53AD2"/>
    <w:rsid w:val="00A61A4A"/>
    <w:rsid w:val="00A635D6"/>
    <w:rsid w:val="00A7186D"/>
    <w:rsid w:val="00A73F85"/>
    <w:rsid w:val="00A8553A"/>
    <w:rsid w:val="00A93AED"/>
    <w:rsid w:val="00AC1C93"/>
    <w:rsid w:val="00AE1319"/>
    <w:rsid w:val="00AE34BB"/>
    <w:rsid w:val="00B16FEA"/>
    <w:rsid w:val="00B226F2"/>
    <w:rsid w:val="00B274DF"/>
    <w:rsid w:val="00B27C34"/>
    <w:rsid w:val="00B30E07"/>
    <w:rsid w:val="00B55D43"/>
    <w:rsid w:val="00B56BDF"/>
    <w:rsid w:val="00B62FC2"/>
    <w:rsid w:val="00B65812"/>
    <w:rsid w:val="00B67B13"/>
    <w:rsid w:val="00B766DC"/>
    <w:rsid w:val="00B85CD6"/>
    <w:rsid w:val="00B90A27"/>
    <w:rsid w:val="00B9554D"/>
    <w:rsid w:val="00BA4F2D"/>
    <w:rsid w:val="00BA5201"/>
    <w:rsid w:val="00BB2B9F"/>
    <w:rsid w:val="00BB7D9E"/>
    <w:rsid w:val="00BC2334"/>
    <w:rsid w:val="00BD3CB8"/>
    <w:rsid w:val="00BD4E6F"/>
    <w:rsid w:val="00BF15E1"/>
    <w:rsid w:val="00BF32F0"/>
    <w:rsid w:val="00BF4DCE"/>
    <w:rsid w:val="00C05CE5"/>
    <w:rsid w:val="00C21CC9"/>
    <w:rsid w:val="00C3041B"/>
    <w:rsid w:val="00C6171E"/>
    <w:rsid w:val="00C660C5"/>
    <w:rsid w:val="00C83062"/>
    <w:rsid w:val="00C836D8"/>
    <w:rsid w:val="00CA14EC"/>
    <w:rsid w:val="00CA4990"/>
    <w:rsid w:val="00CA6F2C"/>
    <w:rsid w:val="00CD6A13"/>
    <w:rsid w:val="00CF154F"/>
    <w:rsid w:val="00CF1871"/>
    <w:rsid w:val="00D01874"/>
    <w:rsid w:val="00D019CE"/>
    <w:rsid w:val="00D1133E"/>
    <w:rsid w:val="00D17A34"/>
    <w:rsid w:val="00D26628"/>
    <w:rsid w:val="00D332B3"/>
    <w:rsid w:val="00D40491"/>
    <w:rsid w:val="00D53916"/>
    <w:rsid w:val="00D55207"/>
    <w:rsid w:val="00D6711D"/>
    <w:rsid w:val="00D75B38"/>
    <w:rsid w:val="00D8173D"/>
    <w:rsid w:val="00D81801"/>
    <w:rsid w:val="00D92B45"/>
    <w:rsid w:val="00D95962"/>
    <w:rsid w:val="00DA24C5"/>
    <w:rsid w:val="00DA57F7"/>
    <w:rsid w:val="00DC389B"/>
    <w:rsid w:val="00DC4CF6"/>
    <w:rsid w:val="00DD0ADC"/>
    <w:rsid w:val="00DE2FEE"/>
    <w:rsid w:val="00DF1467"/>
    <w:rsid w:val="00DF25EC"/>
    <w:rsid w:val="00E00BE9"/>
    <w:rsid w:val="00E0326C"/>
    <w:rsid w:val="00E04AFC"/>
    <w:rsid w:val="00E16C79"/>
    <w:rsid w:val="00E220E5"/>
    <w:rsid w:val="00E22A11"/>
    <w:rsid w:val="00E31E5C"/>
    <w:rsid w:val="00E44DD2"/>
    <w:rsid w:val="00E5309E"/>
    <w:rsid w:val="00E558C3"/>
    <w:rsid w:val="00E55927"/>
    <w:rsid w:val="00E60540"/>
    <w:rsid w:val="00E75785"/>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16851"/>
    <w:rsid w:val="00F25BF4"/>
    <w:rsid w:val="00F267DB"/>
    <w:rsid w:val="00F43F45"/>
    <w:rsid w:val="00F4428D"/>
    <w:rsid w:val="00F46A17"/>
    <w:rsid w:val="00F46F6F"/>
    <w:rsid w:val="00F60608"/>
    <w:rsid w:val="00F62217"/>
    <w:rsid w:val="00F77CA2"/>
    <w:rsid w:val="00FB17A9"/>
    <w:rsid w:val="00FB527C"/>
    <w:rsid w:val="00FB6F75"/>
    <w:rsid w:val="00FC0EB3"/>
    <w:rsid w:val="00FD52B0"/>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A247A2"/>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1A7ACE60-D09A-445F-ACA6-6A6CBCC1B3D1}">
  <ds:schemaRefs>
    <ds:schemaRef ds:uri="http://schemas.openxmlformats.org/officeDocument/2006/bibliography"/>
  </ds:schemaRefs>
</ds:datastoreItem>
</file>

<file path=customXml/itemProps4.xml><?xml version="1.0" encoding="utf-8"?>
<ds:datastoreItem xmlns:ds="http://schemas.openxmlformats.org/officeDocument/2006/customXml" ds:itemID="{54B1446E-6272-4D67-8E1E-094D89FB2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571</Words>
  <Characters>3256</Characters>
  <Application>Microsoft Office Word</Application>
  <DocSecurity>0</DocSecurity>
  <Lines>27</Lines>
  <Paragraphs>7</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Jaime Alvarez</cp:lastModifiedBy>
  <cp:revision>3</cp:revision>
  <cp:lastPrinted>2023-11-24T05:33:00Z</cp:lastPrinted>
  <dcterms:created xsi:type="dcterms:W3CDTF">2024-02-05T01:10:00Z</dcterms:created>
  <dcterms:modified xsi:type="dcterms:W3CDTF">2024-02-13T18:14:00Z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